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page">
              <wp:align>left</wp:align>
            </wp:positionH>
            <wp:positionV relativeFrom="margin">
              <wp:align>center</wp:align>
            </wp:positionV>
            <wp:extent cx="7560310" cy="10695305"/>
            <wp:effectExtent l="0" t="0" r="254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357B1C">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 xml:space="preserve">60, boulevard du Général Martial </w:t>
      </w:r>
      <w:proofErr w:type="spellStart"/>
      <w:r w:rsidRPr="002F18C6">
        <w:rPr>
          <w:rFonts w:ascii="Arial" w:hAnsi="Arial" w:cs="Arial"/>
          <w:b/>
          <w:iCs/>
          <w:sz w:val="20"/>
          <w:szCs w:val="20"/>
        </w:rPr>
        <w:t>Valin</w:t>
      </w:r>
      <w:proofErr w:type="spellEnd"/>
      <w:r w:rsidRPr="002F18C6">
        <w:rPr>
          <w:rFonts w:ascii="Arial" w:hAnsi="Arial" w:cs="Arial"/>
          <w:b/>
          <w:iCs/>
          <w:sz w:val="20"/>
          <w:szCs w:val="20"/>
        </w:rPr>
        <w:t xml:space="preserve">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2F18C6" w:rsidRPr="001345E4" w:rsidRDefault="007839A7" w:rsidP="007839A7">
      <w:pPr>
        <w:tabs>
          <w:tab w:val="left" w:pos="426"/>
          <w:tab w:val="left" w:pos="851"/>
        </w:tabs>
        <w:ind w:left="426" w:right="760"/>
        <w:jc w:val="both"/>
        <w:rPr>
          <w:rFonts w:ascii="Arial" w:hAnsi="Arial" w:cs="Arial"/>
          <w:b/>
          <w:sz w:val="20"/>
          <w:szCs w:val="20"/>
        </w:rPr>
      </w:pPr>
      <w:r w:rsidRPr="007839A7">
        <w:rPr>
          <w:rFonts w:ascii="Arial" w:hAnsi="Arial" w:cs="Arial"/>
          <w:b/>
          <w:sz w:val="20"/>
          <w:szCs w:val="20"/>
        </w:rPr>
        <w:t xml:space="preserve">Observatoire n°2025-04 intitulé : « </w:t>
      </w:r>
      <w:r w:rsidRPr="007839A7">
        <w:rPr>
          <w:rFonts w:ascii="Arial" w:hAnsi="Arial" w:cs="Arial"/>
          <w:b/>
          <w:bCs/>
          <w:sz w:val="20"/>
          <w:szCs w:val="20"/>
        </w:rPr>
        <w:t>Observatoire de la Russie, de l’Europe orientale, du Caucase et de l’Asie centrale</w:t>
      </w:r>
      <w:r w:rsidRPr="007839A7">
        <w:rPr>
          <w:rFonts w:ascii="Arial" w:hAnsi="Arial" w:cs="Arial"/>
          <w:b/>
          <w:sz w:val="20"/>
          <w:szCs w:val="20"/>
        </w:rPr>
        <w:t xml:space="preserve"> »</w:t>
      </w:r>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sidR="004A5487">
                              <w:rPr>
                                <w:b/>
                                <w:color w:val="FFFFFF"/>
                                <w:sz w:val="20"/>
                              </w:rPr>
                              <w:t xml:space="preserve">   </w:t>
                            </w:r>
                            <w:r>
                              <w:rPr>
                                <w:b/>
                                <w:color w:val="FFFFFF"/>
                                <w:spacing w:val="-10"/>
                                <w:sz w:val="20"/>
                              </w:rPr>
                              <w:t>1</w:t>
                            </w:r>
                            <w:r w:rsidR="004A5487">
                              <w:rPr>
                                <w:b/>
                                <w:color w:val="FFFFFF"/>
                                <w:spacing w:val="-10"/>
                                <w:sz w:val="20"/>
                              </w:rPr>
                              <w:t xml:space="preserve">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sidR="004A5487">
                        <w:rPr>
                          <w:b/>
                          <w:color w:val="FFFFFF"/>
                          <w:sz w:val="20"/>
                        </w:rPr>
                        <w:t xml:space="preserve">   </w:t>
                      </w:r>
                      <w:r>
                        <w:rPr>
                          <w:b/>
                          <w:color w:val="FFFFFF"/>
                          <w:spacing w:val="-10"/>
                          <w:sz w:val="20"/>
                        </w:rPr>
                        <w:t>1</w:t>
                      </w:r>
                      <w:r w:rsidR="004A5487">
                        <w:rPr>
                          <w:b/>
                          <w:color w:val="FFFFFF"/>
                          <w:spacing w:val="-10"/>
                          <w:sz w:val="20"/>
                        </w:rPr>
                        <w:t xml:space="preserve"> </w:t>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footerReference w:type="default" r:id="rId22"/>
          <w:type w:val="continuous"/>
          <w:pgSz w:w="11910" w:h="16850"/>
          <w:pgMar w:top="380" w:right="140" w:bottom="860" w:left="520" w:header="0" w:footer="677" w:gutter="0"/>
          <w:pgNumType w:start="1"/>
          <w:cols w:space="720"/>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bookmarkStart w:id="5" w:name="_GoBack"/>
      <w:bookmarkEnd w:id="5"/>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6" w:name="_Nom_commercial_et_dénomination_sociale"/>
      <w:bookmarkEnd w:id="6"/>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7" w:name="Adresses_postale_et_du_siège_social_(s"/>
      <w:bookmarkEnd w:id="7"/>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8" w:name="Adresse_électronique_:"/>
      <w:bookmarkEnd w:id="8"/>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9" w:name="Numéros_de_téléphone_et_de_télécopie_:"/>
      <w:bookmarkEnd w:id="9"/>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10" w:name="Numéro_SIRET,_à_défaut,_un_numéro_d’id"/>
      <w:bookmarkEnd w:id="10"/>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B1C" w:rsidRDefault="00357B1C">
      <w:r>
        <w:separator/>
      </w:r>
    </w:p>
  </w:endnote>
  <w:endnote w:type="continuationSeparator" w:id="0">
    <w:p w:rsidR="00357B1C" w:rsidRDefault="0035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3478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3478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ins w:id="1" w:author="PACZKOWSKI Corentin ATTACHE ADMI" w:date="2025-06-18T10:28:00Z">
                            <w:r w:rsidR="00234780">
                              <w:rPr>
                                <w:b/>
                                <w:noProof/>
                                <w:color w:val="FFFFFF"/>
                                <w:w w:val="99"/>
                                <w:sz w:val="20"/>
                              </w:rPr>
                              <w:t>9</w:t>
                            </w:r>
                          </w:ins>
                          <w:del w:id="2" w:author="PACZKOWSKI Corentin ATTACHE ADMI" w:date="2025-06-18T10:28:00Z">
                            <w:r w:rsidR="00234780" w:rsidDel="00234780">
                              <w:rPr>
                                <w:b/>
                                <w:noProof/>
                                <w:color w:val="FFFFFF"/>
                                <w:w w:val="99"/>
                                <w:sz w:val="20"/>
                              </w:rPr>
                              <w:delText>99</w:delText>
                            </w:r>
                          </w:del>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ins w:id="3" w:author="PACZKOWSKI Corentin ATTACHE ADMI" w:date="2025-06-18T10:28:00Z">
                      <w:r w:rsidR="00234780">
                        <w:rPr>
                          <w:b/>
                          <w:noProof/>
                          <w:color w:val="FFFFFF"/>
                          <w:w w:val="99"/>
                          <w:sz w:val="20"/>
                        </w:rPr>
                        <w:t>9</w:t>
                      </w:r>
                    </w:ins>
                    <w:del w:id="4" w:author="PACZKOWSKI Corentin ATTACHE ADMI" w:date="2025-06-18T10:28:00Z">
                      <w:r w:rsidR="00234780" w:rsidDel="00234780">
                        <w:rPr>
                          <w:b/>
                          <w:noProof/>
                          <w:color w:val="FFFFFF"/>
                          <w:w w:val="99"/>
                          <w:sz w:val="20"/>
                        </w:rPr>
                        <w:delText>99</w:delText>
                      </w:r>
                    </w:del>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B1C" w:rsidRDefault="00357B1C">
      <w:r>
        <w:separator/>
      </w:r>
    </w:p>
  </w:footnote>
  <w:footnote w:type="continuationSeparator" w:id="0">
    <w:p w:rsidR="00357B1C" w:rsidRDefault="00357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CZKOWSKI Corentin ATTACHE ADMI">
    <w15:presenceInfo w15:providerId="None" w15:userId="PACZKOWSKI Corentin ATTACHE A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1345E4"/>
    <w:rsid w:val="00234780"/>
    <w:rsid w:val="002B703E"/>
    <w:rsid w:val="002F18C6"/>
    <w:rsid w:val="00357B1C"/>
    <w:rsid w:val="004A5487"/>
    <w:rsid w:val="007839A7"/>
    <w:rsid w:val="007A0328"/>
    <w:rsid w:val="00853319"/>
    <w:rsid w:val="00955348"/>
    <w:rsid w:val="00AA4867"/>
    <w:rsid w:val="00B350FE"/>
    <w:rsid w:val="00B35AAC"/>
    <w:rsid w:val="00D75AEC"/>
    <w:rsid w:val="00EC0B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3595</Words>
  <Characters>19777</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PACZKOWSKI Corentin ATTACHE ADMI</cp:lastModifiedBy>
  <cp:revision>4</cp:revision>
  <dcterms:created xsi:type="dcterms:W3CDTF">2025-06-17T10:26:00Z</dcterms:created>
  <dcterms:modified xsi:type="dcterms:W3CDTF">2025-06-18T08:28:00Z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